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321"/>
        <w:tblW w:w="14058" w:type="dxa"/>
        <w:tblLook w:val="04A0" w:firstRow="1" w:lastRow="0" w:firstColumn="1" w:lastColumn="0" w:noHBand="0" w:noVBand="1"/>
      </w:tblPr>
      <w:tblGrid>
        <w:gridCol w:w="6228"/>
        <w:gridCol w:w="7830"/>
      </w:tblGrid>
      <w:tr w:rsidR="007C153D" w:rsidRPr="00062024" w:rsidTr="007C153D">
        <w:trPr>
          <w:ins w:id="0" w:author="Edward" w:date="2015-09-02T08:18:00Z"/>
        </w:trPr>
        <w:tc>
          <w:tcPr>
            <w:tcW w:w="6228" w:type="dxa"/>
          </w:tcPr>
          <w:p w:rsidR="007C153D" w:rsidRPr="006115F6" w:rsidRDefault="007C153D" w:rsidP="007C153D">
            <w:pPr>
              <w:pStyle w:val="NormalWeb"/>
              <w:spacing w:before="0" w:beforeAutospacing="0" w:after="0" w:afterAutospacing="0"/>
              <w:jc w:val="center"/>
              <w:rPr>
                <w:ins w:id="1" w:author="Edward" w:date="2015-09-02T08:18:00Z"/>
                <w:b/>
                <w:color w:val="000000"/>
                <w:sz w:val="20"/>
                <w:szCs w:val="22"/>
              </w:rPr>
            </w:pPr>
            <w:ins w:id="2" w:author="Edward" w:date="2015-09-02T08:18:00Z">
              <w:r w:rsidRPr="006115F6">
                <w:rPr>
                  <w:b/>
                  <w:color w:val="000000"/>
                  <w:sz w:val="20"/>
                  <w:szCs w:val="22"/>
                </w:rPr>
                <w:t>OEC</w:t>
              </w:r>
            </w:ins>
          </w:p>
        </w:tc>
        <w:tc>
          <w:tcPr>
            <w:tcW w:w="7830" w:type="dxa"/>
          </w:tcPr>
          <w:p w:rsidR="007C153D" w:rsidRPr="006115F6" w:rsidRDefault="007C153D" w:rsidP="007C153D">
            <w:pPr>
              <w:pStyle w:val="NormalWeb"/>
              <w:spacing w:before="0" w:beforeAutospacing="0" w:after="0" w:afterAutospacing="0"/>
              <w:jc w:val="center"/>
              <w:rPr>
                <w:ins w:id="3" w:author="Edward" w:date="2015-09-02T08:18:00Z"/>
                <w:b/>
                <w:color w:val="000000"/>
                <w:sz w:val="20"/>
                <w:szCs w:val="22"/>
              </w:rPr>
            </w:pPr>
            <w:ins w:id="4" w:author="Edward" w:date="2015-09-02T08:18:00Z">
              <w:r w:rsidRPr="006115F6">
                <w:rPr>
                  <w:b/>
                  <w:color w:val="000000"/>
                  <w:sz w:val="20"/>
                  <w:szCs w:val="22"/>
                </w:rPr>
                <w:t>YEC</w:t>
              </w:r>
            </w:ins>
          </w:p>
        </w:tc>
      </w:tr>
      <w:tr w:rsidR="007C153D" w:rsidRPr="00062024" w:rsidTr="007C153D">
        <w:trPr>
          <w:ins w:id="5" w:author="Edward" w:date="2015-09-02T08:18:00Z"/>
        </w:trPr>
        <w:tc>
          <w:tcPr>
            <w:tcW w:w="14058" w:type="dxa"/>
            <w:gridSpan w:val="2"/>
          </w:tcPr>
          <w:p w:rsidR="007C153D" w:rsidRPr="00062024" w:rsidRDefault="007C153D" w:rsidP="007C153D">
            <w:pPr>
              <w:pStyle w:val="NormalWeb"/>
              <w:spacing w:before="0" w:beforeAutospacing="0" w:after="0" w:afterAutospacing="0"/>
              <w:jc w:val="center"/>
              <w:rPr>
                <w:ins w:id="6" w:author="Edward" w:date="2015-09-02T08:18:00Z"/>
                <w:b/>
                <w:color w:val="000000"/>
                <w:sz w:val="20"/>
                <w:szCs w:val="22"/>
              </w:rPr>
            </w:pPr>
            <w:ins w:id="7" w:author="Edward" w:date="2015-09-02T08:18:00Z">
              <w:r w:rsidRPr="00062024">
                <w:rPr>
                  <w:b/>
                  <w:color w:val="000000"/>
                  <w:sz w:val="20"/>
                  <w:szCs w:val="22"/>
                </w:rPr>
                <w:t>Our life experiences and worldview have an impact on our interests and beliefs about God’s world and God’s Word.</w:t>
              </w:r>
            </w:ins>
          </w:p>
        </w:tc>
      </w:tr>
      <w:tr w:rsidR="007C153D" w:rsidRPr="00062024" w:rsidTr="007C153D">
        <w:trPr>
          <w:ins w:id="8" w:author="Edward" w:date="2015-09-02T08:18:00Z"/>
        </w:trPr>
        <w:tc>
          <w:tcPr>
            <w:tcW w:w="6228" w:type="dxa"/>
          </w:tcPr>
          <w:p w:rsidR="007C153D" w:rsidRPr="00062024" w:rsidRDefault="007C153D" w:rsidP="007C153D">
            <w:pPr>
              <w:pStyle w:val="NormalWeb"/>
              <w:spacing w:before="0" w:beforeAutospacing="0" w:after="0" w:afterAutospacing="0"/>
              <w:rPr>
                <w:ins w:id="9" w:author="Edward" w:date="2015-09-02T08:18:00Z"/>
                <w:color w:val="000000"/>
                <w:sz w:val="20"/>
                <w:szCs w:val="22"/>
              </w:rPr>
            </w:pPr>
            <w:ins w:id="10" w:author="Edward" w:date="2015-09-02T08:18:00Z">
              <w:r w:rsidRPr="00062024">
                <w:rPr>
                  <w:color w:val="000000"/>
                  <w:sz w:val="20"/>
                  <w:szCs w:val="22"/>
                </w:rPr>
                <w:t>Earth is about 3.8 billion years old</w:t>
              </w:r>
            </w:ins>
          </w:p>
        </w:tc>
        <w:tc>
          <w:tcPr>
            <w:tcW w:w="7830" w:type="dxa"/>
          </w:tcPr>
          <w:p w:rsidR="007C153D" w:rsidRPr="00062024" w:rsidRDefault="007C153D" w:rsidP="00CC7EC8">
            <w:pPr>
              <w:pStyle w:val="NormalWeb"/>
              <w:spacing w:before="0" w:beforeAutospacing="0" w:after="0" w:afterAutospacing="0"/>
              <w:rPr>
                <w:ins w:id="11" w:author="Edward" w:date="2015-09-02T08:18:00Z"/>
                <w:color w:val="000000"/>
                <w:sz w:val="20"/>
                <w:szCs w:val="22"/>
              </w:rPr>
            </w:pPr>
            <w:ins w:id="12" w:author="Edward" w:date="2015-09-02T08:18:00Z">
              <w:r w:rsidRPr="00062024">
                <w:rPr>
                  <w:color w:val="000000"/>
                  <w:sz w:val="20"/>
                  <w:szCs w:val="22"/>
                </w:rPr>
                <w:t xml:space="preserve">Earth is about 6,000 years old, </w:t>
              </w:r>
            </w:ins>
          </w:p>
        </w:tc>
      </w:tr>
      <w:tr w:rsidR="007C153D" w:rsidRPr="00062024" w:rsidTr="007C153D">
        <w:trPr>
          <w:ins w:id="13" w:author="Edward" w:date="2015-09-02T08:18:00Z"/>
        </w:trPr>
        <w:tc>
          <w:tcPr>
            <w:tcW w:w="6228" w:type="dxa"/>
          </w:tcPr>
          <w:p w:rsidR="007C153D" w:rsidRPr="00062024" w:rsidRDefault="007C153D" w:rsidP="007C153D">
            <w:pPr>
              <w:pStyle w:val="NormalWeb"/>
              <w:spacing w:before="0" w:beforeAutospacing="0" w:after="0" w:afterAutospacing="0"/>
              <w:rPr>
                <w:ins w:id="14" w:author="Edward" w:date="2015-09-02T08:18:00Z"/>
                <w:color w:val="000000"/>
                <w:sz w:val="20"/>
                <w:szCs w:val="22"/>
              </w:rPr>
            </w:pPr>
            <w:ins w:id="15" w:author="Edward" w:date="2015-09-02T08:18:00Z">
              <w:r w:rsidRPr="00062024">
                <w:rPr>
                  <w:color w:val="000000"/>
                  <w:sz w:val="20"/>
                  <w:szCs w:val="22"/>
                </w:rPr>
                <w:t>Yom is translated as period of time, epoch</w:t>
              </w:r>
            </w:ins>
          </w:p>
        </w:tc>
        <w:tc>
          <w:tcPr>
            <w:tcW w:w="7830" w:type="dxa"/>
          </w:tcPr>
          <w:p w:rsidR="007C153D" w:rsidRPr="00062024" w:rsidRDefault="007C153D" w:rsidP="007C153D">
            <w:pPr>
              <w:pStyle w:val="NormalWeb"/>
              <w:spacing w:before="0" w:beforeAutospacing="0" w:after="0" w:afterAutospacing="0"/>
              <w:rPr>
                <w:ins w:id="16" w:author="Edward" w:date="2015-09-02T08:18:00Z"/>
                <w:color w:val="000000"/>
                <w:sz w:val="20"/>
                <w:szCs w:val="22"/>
              </w:rPr>
            </w:pPr>
            <w:ins w:id="17" w:author="Edward" w:date="2015-09-02T08:18:00Z">
              <w:r w:rsidRPr="00062024">
                <w:rPr>
                  <w:color w:val="000000"/>
                  <w:sz w:val="20"/>
                  <w:szCs w:val="22"/>
                </w:rPr>
                <w:t xml:space="preserve">Literal </w:t>
              </w:r>
            </w:ins>
            <w:r w:rsidR="00CC7EC8">
              <w:rPr>
                <w:color w:val="000000"/>
                <w:sz w:val="20"/>
                <w:szCs w:val="22"/>
              </w:rPr>
              <w:t xml:space="preserve">translation </w:t>
            </w:r>
            <w:ins w:id="18" w:author="Edward" w:date="2015-09-02T08:18:00Z">
              <w:r w:rsidRPr="00062024">
                <w:rPr>
                  <w:color w:val="000000"/>
                  <w:sz w:val="20"/>
                  <w:szCs w:val="22"/>
                </w:rPr>
                <w:t>n</w:t>
              </w:r>
            </w:ins>
            <w:r w:rsidR="00CC7EC8" w:rsidRPr="00062024">
              <w:rPr>
                <w:color w:val="000000"/>
                <w:sz w:val="20"/>
                <w:szCs w:val="22"/>
              </w:rPr>
              <w:t xml:space="preserve"> </w:t>
            </w:r>
            <w:ins w:id="19" w:author="Edward" w:date="2015-09-02T08:18:00Z">
              <w:r w:rsidR="00CC7EC8" w:rsidRPr="00062024">
                <w:rPr>
                  <w:color w:val="000000"/>
                  <w:sz w:val="20"/>
                  <w:szCs w:val="22"/>
                </w:rPr>
                <w:t xml:space="preserve">created in 6 </w:t>
              </w:r>
            </w:ins>
            <w:r w:rsidR="00CC7EC8">
              <w:rPr>
                <w:color w:val="000000"/>
                <w:sz w:val="20"/>
                <w:szCs w:val="22"/>
              </w:rPr>
              <w:t>-</w:t>
            </w:r>
            <w:ins w:id="20" w:author="Edward" w:date="2015-09-02T08:18:00Z">
              <w:r w:rsidR="00CC7EC8" w:rsidRPr="00062024">
                <w:rPr>
                  <w:color w:val="000000"/>
                  <w:sz w:val="20"/>
                  <w:szCs w:val="22"/>
                </w:rPr>
                <w:t>24 hour days</w:t>
              </w:r>
            </w:ins>
          </w:p>
        </w:tc>
      </w:tr>
      <w:tr w:rsidR="00CC7EC8" w:rsidRPr="00062024" w:rsidTr="007C153D">
        <w:trPr>
          <w:ins w:id="21" w:author="Edward" w:date="2015-09-02T08:18:00Z"/>
        </w:trPr>
        <w:tc>
          <w:tcPr>
            <w:tcW w:w="6228" w:type="dxa"/>
          </w:tcPr>
          <w:p w:rsidR="00CC7EC8" w:rsidRPr="00062024" w:rsidRDefault="00CC7EC8" w:rsidP="007C153D">
            <w:pPr>
              <w:pStyle w:val="NormalWeb"/>
              <w:spacing w:before="0" w:beforeAutospacing="0" w:after="0" w:afterAutospacing="0"/>
              <w:rPr>
                <w:ins w:id="22" w:author="Edward" w:date="2015-09-02T08:18:00Z"/>
                <w:color w:val="000000"/>
                <w:sz w:val="20"/>
                <w:szCs w:val="22"/>
              </w:rPr>
            </w:pPr>
            <w:ins w:id="23" w:author="Edward" w:date="2015-09-02T08:18:00Z">
              <w:r w:rsidRPr="00062024">
                <w:rPr>
                  <w:color w:val="000000"/>
                  <w:sz w:val="20"/>
                  <w:szCs w:val="22"/>
                </w:rPr>
                <w:t xml:space="preserve"> Does Gen 1 agree with Gen </w:t>
              </w:r>
            </w:ins>
            <w:r w:rsidRPr="00062024">
              <w:rPr>
                <w:color w:val="000000"/>
                <w:sz w:val="20"/>
                <w:szCs w:val="22"/>
              </w:rPr>
              <w:t>2</w:t>
            </w:r>
            <w:r>
              <w:rPr>
                <w:color w:val="000000"/>
                <w:sz w:val="20"/>
                <w:szCs w:val="22"/>
              </w:rPr>
              <w:t xml:space="preserve"> (What is the Frame of Reference?)</w:t>
            </w:r>
          </w:p>
        </w:tc>
        <w:tc>
          <w:tcPr>
            <w:tcW w:w="7830" w:type="dxa"/>
            <w:vMerge w:val="restart"/>
          </w:tcPr>
          <w:p w:rsidR="00CC7EC8" w:rsidRPr="00062024" w:rsidRDefault="00CC7EC8" w:rsidP="00CC7EC8">
            <w:pPr>
              <w:pStyle w:val="NormalWeb"/>
              <w:spacing w:before="0" w:beforeAutospacing="0" w:after="0" w:afterAutospacing="0"/>
              <w:rPr>
                <w:ins w:id="24" w:author="Edward" w:date="2015-09-02T08:18:00Z"/>
                <w:color w:val="000000"/>
                <w:sz w:val="20"/>
                <w:szCs w:val="22"/>
              </w:rPr>
            </w:pPr>
            <w:ins w:id="25" w:author="Edward" w:date="2015-09-02T08:18:00Z">
              <w:r w:rsidRPr="00062024">
                <w:rPr>
                  <w:color w:val="000000"/>
                  <w:sz w:val="20"/>
                  <w:szCs w:val="22"/>
                </w:rPr>
                <w:t xml:space="preserve">Does Gen 1 agree with Gen </w:t>
              </w:r>
            </w:ins>
            <w:r w:rsidRPr="00062024">
              <w:rPr>
                <w:color w:val="000000"/>
                <w:sz w:val="20"/>
                <w:szCs w:val="22"/>
              </w:rPr>
              <w:t>2</w:t>
            </w:r>
            <w:r>
              <w:rPr>
                <w:color w:val="000000"/>
                <w:sz w:val="20"/>
                <w:szCs w:val="22"/>
              </w:rPr>
              <w:t xml:space="preserve"> (</w:t>
            </w:r>
            <w:r>
              <w:rPr>
                <w:color w:val="000000"/>
                <w:sz w:val="20"/>
                <w:szCs w:val="22"/>
              </w:rPr>
              <w:t>What is the Frame of Reference?)</w:t>
            </w:r>
          </w:p>
          <w:p w:rsidR="00CC7EC8" w:rsidRPr="00062024" w:rsidRDefault="00CC7EC8" w:rsidP="00CC7EC8">
            <w:pPr>
              <w:pStyle w:val="NormalWeb"/>
              <w:spacing w:before="0" w:beforeAutospacing="0" w:after="0" w:afterAutospacing="0"/>
              <w:rPr>
                <w:ins w:id="26" w:author="Edward" w:date="2015-09-02T08:18:00Z"/>
                <w:color w:val="000000"/>
                <w:sz w:val="20"/>
                <w:szCs w:val="22"/>
              </w:rPr>
            </w:pPr>
            <w:ins w:id="27" w:author="Edward" w:date="2015-09-02T08:18:00Z">
              <w:r w:rsidRPr="00062024">
                <w:rPr>
                  <w:color w:val="000000"/>
                  <w:sz w:val="20"/>
                  <w:szCs w:val="22"/>
                </w:rPr>
                <w:t>Appearance of Age (Haarsma, 112)—created in 6 days and God gives the appearance of Age</w:t>
              </w:r>
            </w:ins>
          </w:p>
          <w:p w:rsidR="00CC7EC8" w:rsidRPr="00062024" w:rsidRDefault="00CC7EC8" w:rsidP="00CC7EC8">
            <w:pPr>
              <w:pStyle w:val="NormalWeb"/>
              <w:spacing w:before="0" w:beforeAutospacing="0" w:after="0" w:afterAutospacing="0"/>
              <w:rPr>
                <w:ins w:id="28" w:author="Edward" w:date="2015-09-02T08:18:00Z"/>
                <w:color w:val="000000"/>
                <w:sz w:val="20"/>
                <w:szCs w:val="22"/>
              </w:rPr>
            </w:pPr>
            <w:ins w:id="29" w:author="Edward" w:date="2015-09-02T08:18:00Z">
              <w:r w:rsidRPr="00062024">
                <w:rPr>
                  <w:color w:val="000000"/>
                  <w:sz w:val="20"/>
                  <w:szCs w:val="22"/>
                </w:rPr>
                <w:t xml:space="preserve">1961, Whitcomb and Morris (Haarsma, 118-19)—life does not evolve from non-life, geologic layers will show evidence of a global flood, there are no transitional life-form fossils; there were created by God. This is a major </w:t>
              </w:r>
            </w:ins>
            <w:r w:rsidRPr="00062024">
              <w:rPr>
                <w:color w:val="000000"/>
                <w:sz w:val="20"/>
                <w:szCs w:val="22"/>
              </w:rPr>
              <w:t>response</w:t>
            </w:r>
            <w:ins w:id="30" w:author="Edward" w:date="2015-09-02T08:18:00Z">
              <w:r w:rsidRPr="00062024">
                <w:rPr>
                  <w:color w:val="000000"/>
                  <w:sz w:val="20"/>
                  <w:szCs w:val="22"/>
                </w:rPr>
                <w:t xml:space="preserve"> to liberal Christianity of today and rejection of human evolution. They argue that recent creation is essential to Christian belief. An alternative to mainstream science is essential to </w:t>
              </w:r>
            </w:ins>
            <w:r w:rsidRPr="00062024">
              <w:rPr>
                <w:color w:val="000000"/>
                <w:sz w:val="20"/>
                <w:szCs w:val="22"/>
              </w:rPr>
              <w:t>fight</w:t>
            </w:r>
            <w:ins w:id="31" w:author="Edward" w:date="2015-09-02T08:18:00Z">
              <w:r w:rsidRPr="00062024">
                <w:rPr>
                  <w:color w:val="000000"/>
                  <w:sz w:val="20"/>
                  <w:szCs w:val="22"/>
                </w:rPr>
                <w:t xml:space="preserve"> the atheistic worldviews of society. (H 119). </w:t>
              </w:r>
            </w:ins>
          </w:p>
          <w:p w:rsidR="00CC7EC8" w:rsidRPr="00062024" w:rsidRDefault="00CC7EC8" w:rsidP="00CC7EC8">
            <w:pPr>
              <w:pStyle w:val="NormalWeb"/>
              <w:spacing w:before="0" w:beforeAutospacing="0" w:after="0" w:afterAutospacing="0"/>
              <w:rPr>
                <w:ins w:id="32" w:author="Edward" w:date="2015-09-02T08:18:00Z"/>
                <w:color w:val="000000"/>
                <w:sz w:val="20"/>
                <w:szCs w:val="22"/>
              </w:rPr>
            </w:pPr>
            <w:ins w:id="33" w:author="Edward" w:date="2015-09-02T08:18:00Z">
              <w:r w:rsidRPr="00062024">
                <w:rPr>
                  <w:color w:val="000000"/>
                  <w:sz w:val="20"/>
                  <w:szCs w:val="22"/>
                </w:rPr>
                <w:t xml:space="preserve">Shrinking Sun – (H 120-21) 1979, Eddy &amp; Boornazian reported that the sun had shrunk. The data was used to affirm YEC regarding age of the universes. </w:t>
              </w:r>
              <w:r w:rsidRPr="00062024">
                <w:rPr>
                  <w:color w:val="000000"/>
                  <w:sz w:val="20"/>
                  <w:szCs w:val="22"/>
                  <w:u w:val="single"/>
                </w:rPr>
                <w:t>Upon peer review their data was unreliable and not open to good scientific practices</w:t>
              </w:r>
              <w:r w:rsidRPr="00062024">
                <w:rPr>
                  <w:color w:val="000000"/>
                  <w:sz w:val="20"/>
                  <w:szCs w:val="22"/>
                </w:rPr>
                <w:t xml:space="preserve">. </w:t>
              </w:r>
            </w:ins>
          </w:p>
          <w:p w:rsidR="00CC7EC8" w:rsidRPr="00062024" w:rsidRDefault="00CC7EC8" w:rsidP="00CC7EC8">
            <w:pPr>
              <w:pStyle w:val="NormalWeb"/>
              <w:spacing w:before="0" w:beforeAutospacing="0" w:after="0" w:afterAutospacing="0"/>
              <w:rPr>
                <w:ins w:id="34" w:author="Edward" w:date="2015-09-02T08:18:00Z"/>
                <w:color w:val="000000"/>
                <w:sz w:val="20"/>
                <w:szCs w:val="22"/>
              </w:rPr>
            </w:pPr>
            <w:ins w:id="35" w:author="Edward" w:date="2015-09-02T08:18:00Z">
              <w:r w:rsidRPr="00062024">
                <w:rPr>
                  <w:color w:val="000000"/>
                  <w:sz w:val="20"/>
                  <w:szCs w:val="22"/>
                </w:rPr>
                <w:t xml:space="preserve"> </w:t>
              </w:r>
            </w:ins>
            <w:r>
              <w:rPr>
                <w:color w:val="000000"/>
                <w:sz w:val="20"/>
                <w:szCs w:val="22"/>
              </w:rPr>
              <w:t>Q-</w:t>
            </w:r>
            <w:r w:rsidRPr="00062024">
              <w:rPr>
                <w:color w:val="000000"/>
                <w:sz w:val="20"/>
                <w:szCs w:val="22"/>
              </w:rPr>
              <w:t xml:space="preserve"> How</w:t>
            </w:r>
            <w:ins w:id="36" w:author="Edward" w:date="2015-09-02T08:18:00Z">
              <w:r w:rsidRPr="00062024">
                <w:rPr>
                  <w:color w:val="000000"/>
                  <w:sz w:val="20"/>
                  <w:szCs w:val="22"/>
                </w:rPr>
                <w:t xml:space="preserve"> is contradictory data handled for correction, adjustment and redefining models? </w:t>
              </w:r>
            </w:ins>
          </w:p>
        </w:tc>
      </w:tr>
      <w:tr w:rsidR="00CC7EC8" w:rsidRPr="00062024" w:rsidTr="00B7574C">
        <w:trPr>
          <w:trHeight w:val="2310"/>
          <w:ins w:id="37" w:author="Edward" w:date="2015-09-02T08:18:00Z"/>
        </w:trPr>
        <w:tc>
          <w:tcPr>
            <w:tcW w:w="6228" w:type="dxa"/>
            <w:tcBorders>
              <w:bottom w:val="single" w:sz="4" w:space="0" w:color="auto"/>
            </w:tcBorders>
          </w:tcPr>
          <w:p w:rsidR="00CC7EC8" w:rsidRPr="00062024" w:rsidRDefault="00CC7EC8" w:rsidP="007C153D">
            <w:pPr>
              <w:pStyle w:val="NormalWeb"/>
              <w:spacing w:before="0" w:beforeAutospacing="0" w:after="0" w:afterAutospacing="0"/>
              <w:rPr>
                <w:ins w:id="38" w:author="Edward" w:date="2015-09-02T08:18:00Z"/>
                <w:color w:val="000000"/>
                <w:sz w:val="20"/>
                <w:szCs w:val="22"/>
              </w:rPr>
            </w:pPr>
            <w:ins w:id="39" w:author="Edward" w:date="2015-09-02T08:18:00Z">
              <w:r w:rsidRPr="00062024">
                <w:rPr>
                  <w:color w:val="000000"/>
                  <w:sz w:val="20"/>
                  <w:szCs w:val="22"/>
                </w:rPr>
                <w:t xml:space="preserve">There is agreement that </w:t>
              </w:r>
            </w:ins>
            <w:r>
              <w:rPr>
                <w:color w:val="000000"/>
                <w:sz w:val="20"/>
                <w:szCs w:val="22"/>
              </w:rPr>
              <w:t>‘</w:t>
            </w:r>
            <w:ins w:id="40" w:author="Edward" w:date="2015-09-02T08:18:00Z">
              <w:r w:rsidRPr="00062024">
                <w:rPr>
                  <w:color w:val="000000"/>
                  <w:sz w:val="20"/>
                  <w:szCs w:val="22"/>
                </w:rPr>
                <w:t xml:space="preserve">appearance of age’ could happen BUT, Did God embed in the universe a host of evidence that indicates history that never happened </w:t>
              </w:r>
            </w:ins>
            <w:r w:rsidRPr="00062024">
              <w:rPr>
                <w:color w:val="000000"/>
                <w:sz w:val="20"/>
                <w:szCs w:val="22"/>
              </w:rPr>
              <w:t>(</w:t>
            </w:r>
            <w:r>
              <w:rPr>
                <w:color w:val="000000"/>
                <w:sz w:val="20"/>
                <w:szCs w:val="22"/>
              </w:rPr>
              <w:t>Haarsma, 112</w:t>
            </w:r>
            <w:ins w:id="41" w:author="Edward" w:date="2015-09-02T08:18:00Z">
              <w:r w:rsidRPr="00062024">
                <w:rPr>
                  <w:color w:val="000000"/>
                  <w:sz w:val="20"/>
                  <w:szCs w:val="22"/>
                </w:rPr>
                <w:t xml:space="preserve">). The question becomes one of inconsistency and elaborate false history, a real theological problem. </w:t>
              </w:r>
            </w:ins>
          </w:p>
          <w:p w:rsidR="00CC7EC8" w:rsidRPr="00062024" w:rsidRDefault="00CC7EC8" w:rsidP="007C153D">
            <w:pPr>
              <w:pStyle w:val="NormalWeb"/>
              <w:spacing w:before="0" w:beforeAutospacing="0" w:after="0" w:afterAutospacing="0"/>
              <w:rPr>
                <w:ins w:id="42" w:author="Edward" w:date="2015-09-02T08:18:00Z"/>
                <w:color w:val="000000"/>
                <w:sz w:val="20"/>
                <w:szCs w:val="22"/>
              </w:rPr>
            </w:pPr>
            <w:ins w:id="43" w:author="Edward" w:date="2015-09-02T08:18:00Z">
              <w:r w:rsidRPr="00062024">
                <w:rPr>
                  <w:color w:val="000000"/>
                  <w:sz w:val="20"/>
                  <w:szCs w:val="22"/>
                </w:rPr>
                <w:t>Evidence of Age—continental drift, earthquakes, undersea ridges, sea bed heights. (Haarsma</w:t>
              </w:r>
            </w:ins>
            <w:r w:rsidRPr="00062024">
              <w:rPr>
                <w:color w:val="000000"/>
                <w:sz w:val="20"/>
                <w:szCs w:val="22"/>
              </w:rPr>
              <w:t>, 115</w:t>
            </w:r>
            <w:ins w:id="44" w:author="Edward" w:date="2015-09-02T08:18:00Z">
              <w:r w:rsidRPr="00062024">
                <w:rPr>
                  <w:color w:val="000000"/>
                  <w:sz w:val="20"/>
                  <w:szCs w:val="22"/>
                </w:rPr>
                <w:t xml:space="preserve">). Ice layers, Radiometric Dating, </w:t>
              </w:r>
            </w:ins>
          </w:p>
          <w:p w:rsidR="00CC7EC8" w:rsidRPr="00062024" w:rsidRDefault="00CC7EC8" w:rsidP="007C153D">
            <w:pPr>
              <w:pStyle w:val="NormalWeb"/>
              <w:spacing w:before="0" w:beforeAutospacing="0" w:after="0" w:afterAutospacing="0"/>
              <w:rPr>
                <w:ins w:id="45" w:author="Edward" w:date="2015-09-02T08:18:00Z"/>
                <w:color w:val="000000"/>
                <w:sz w:val="20"/>
                <w:szCs w:val="22"/>
              </w:rPr>
            </w:pPr>
          </w:p>
          <w:p w:rsidR="00CC7EC8" w:rsidRPr="00062024" w:rsidRDefault="00CC7EC8" w:rsidP="007C153D">
            <w:pPr>
              <w:pStyle w:val="NormalWeb"/>
              <w:spacing w:before="0" w:beforeAutospacing="0" w:after="0" w:afterAutospacing="0"/>
              <w:rPr>
                <w:ins w:id="46" w:author="Edward" w:date="2015-09-02T08:18:00Z"/>
                <w:color w:val="000000"/>
                <w:sz w:val="20"/>
                <w:szCs w:val="22"/>
              </w:rPr>
            </w:pPr>
            <w:ins w:id="47" w:author="Edward" w:date="2015-09-02T08:18:00Z">
              <w:r w:rsidRPr="00062024">
                <w:rPr>
                  <w:color w:val="000000"/>
                  <w:sz w:val="20"/>
                  <w:szCs w:val="22"/>
                </w:rPr>
                <w:t>How Does RTB view Gen 1 &amp; 2?</w:t>
              </w:r>
            </w:ins>
          </w:p>
          <w:p w:rsidR="00CC7EC8" w:rsidRPr="00062024" w:rsidRDefault="00CC7EC8" w:rsidP="007C153D">
            <w:pPr>
              <w:pStyle w:val="NormalWeb"/>
              <w:spacing w:before="0" w:beforeAutospacing="0" w:after="0" w:afterAutospacing="0"/>
              <w:rPr>
                <w:ins w:id="48" w:author="Edward" w:date="2015-09-02T08:18:00Z"/>
                <w:color w:val="000000"/>
                <w:sz w:val="20"/>
                <w:szCs w:val="22"/>
              </w:rPr>
            </w:pPr>
            <w:ins w:id="49" w:author="Edward" w:date="2015-09-02T08:18:00Z">
              <w:r w:rsidRPr="00062024">
                <w:rPr>
                  <w:color w:val="000000"/>
                  <w:sz w:val="20"/>
                  <w:szCs w:val="22"/>
                </w:rPr>
                <w:t xml:space="preserve">How is contradictory data handled </w:t>
              </w:r>
            </w:ins>
            <w:r>
              <w:rPr>
                <w:color w:val="000000"/>
                <w:sz w:val="20"/>
                <w:szCs w:val="22"/>
              </w:rPr>
              <w:t>for</w:t>
            </w:r>
            <w:ins w:id="50" w:author="Edward" w:date="2015-09-02T08:18:00Z">
              <w:r w:rsidRPr="00062024">
                <w:rPr>
                  <w:color w:val="000000"/>
                  <w:sz w:val="20"/>
                  <w:szCs w:val="22"/>
                </w:rPr>
                <w:t xml:space="preserve"> correction, adjustment and redefining models? See RTB Model. </w:t>
              </w:r>
            </w:ins>
          </w:p>
        </w:tc>
        <w:tc>
          <w:tcPr>
            <w:tcW w:w="7830" w:type="dxa"/>
            <w:vMerge/>
            <w:tcBorders>
              <w:bottom w:val="single" w:sz="4" w:space="0" w:color="auto"/>
            </w:tcBorders>
          </w:tcPr>
          <w:p w:rsidR="00CC7EC8" w:rsidRPr="00062024" w:rsidRDefault="00CC7EC8" w:rsidP="00B7574C">
            <w:pPr>
              <w:pStyle w:val="NormalWeb"/>
              <w:spacing w:before="0" w:after="0"/>
              <w:rPr>
                <w:ins w:id="51" w:author="Edward" w:date="2015-09-02T08:18:00Z"/>
                <w:color w:val="000000"/>
                <w:sz w:val="20"/>
                <w:szCs w:val="22"/>
              </w:rPr>
            </w:pPr>
          </w:p>
        </w:tc>
      </w:tr>
      <w:tr w:rsidR="007C153D" w:rsidRPr="00062024" w:rsidTr="007C153D">
        <w:trPr>
          <w:ins w:id="52" w:author="Edward" w:date="2015-09-02T08:18:00Z"/>
        </w:trPr>
        <w:tc>
          <w:tcPr>
            <w:tcW w:w="14058" w:type="dxa"/>
            <w:gridSpan w:val="2"/>
          </w:tcPr>
          <w:p w:rsidR="00CC7EC8" w:rsidRPr="00062024" w:rsidRDefault="00CC7EC8" w:rsidP="00CC7EC8">
            <w:pPr>
              <w:pStyle w:val="NormalWeb"/>
              <w:spacing w:before="0" w:beforeAutospacing="0" w:after="0" w:afterAutospacing="0"/>
              <w:rPr>
                <w:ins w:id="53" w:author="Edward" w:date="2015-09-02T08:18:00Z"/>
                <w:color w:val="000000"/>
                <w:sz w:val="20"/>
                <w:szCs w:val="22"/>
              </w:rPr>
            </w:pPr>
            <w:r>
              <w:rPr>
                <w:color w:val="000000"/>
                <w:sz w:val="20"/>
                <w:szCs w:val="22"/>
              </w:rPr>
              <w:t xml:space="preserve">   </w:t>
            </w:r>
            <w:ins w:id="54" w:author="Edward" w:date="2015-09-02T08:18:00Z">
              <w:r w:rsidRPr="00062024">
                <w:rPr>
                  <w:color w:val="000000"/>
                  <w:sz w:val="20"/>
                  <w:szCs w:val="22"/>
                </w:rPr>
                <w:t>Prior to the 1600’s most Christians bel</w:t>
              </w:r>
            </w:ins>
            <w:r>
              <w:rPr>
                <w:color w:val="000000"/>
                <w:sz w:val="20"/>
                <w:szCs w:val="22"/>
              </w:rPr>
              <w:t>ie</w:t>
            </w:r>
            <w:ins w:id="55" w:author="Edward" w:date="2015-09-02T08:18:00Z">
              <w:r w:rsidRPr="00062024">
                <w:rPr>
                  <w:color w:val="000000"/>
                  <w:sz w:val="20"/>
                  <w:szCs w:val="22"/>
                </w:rPr>
                <w:t>ved the earth was created a few thousand years ago…no natural evidence to think otherwise (Haarsma, 103). They also believed the earth did not move thru space. There were some that believed the days of creation were much longer—2 Pet 3:8, a day is like a 1000 years. Justin Martyr (AD 155</w:t>
              </w:r>
            </w:ins>
            <w:r>
              <w:rPr>
                <w:color w:val="000000"/>
                <w:sz w:val="20"/>
                <w:szCs w:val="22"/>
              </w:rPr>
              <w:t>)</w:t>
            </w:r>
            <w:ins w:id="56" w:author="Edward" w:date="2015-09-02T08:18:00Z">
              <w:r w:rsidRPr="00062024">
                <w:rPr>
                  <w:color w:val="000000"/>
                  <w:sz w:val="20"/>
                  <w:szCs w:val="22"/>
                </w:rPr>
                <w:t xml:space="preserve"> and Irenaeus </w:t>
              </w:r>
            </w:ins>
            <w:r>
              <w:rPr>
                <w:color w:val="000000"/>
                <w:sz w:val="20"/>
                <w:szCs w:val="22"/>
              </w:rPr>
              <w:t>(</w:t>
            </w:r>
            <w:ins w:id="57" w:author="Edward" w:date="2015-09-02T08:18:00Z">
              <w:r w:rsidRPr="00062024">
                <w:rPr>
                  <w:color w:val="000000"/>
                  <w:sz w:val="20"/>
                  <w:szCs w:val="22"/>
                </w:rPr>
                <w:t>AD 189</w:t>
              </w:r>
            </w:ins>
            <w:r>
              <w:rPr>
                <w:color w:val="000000"/>
                <w:sz w:val="20"/>
                <w:szCs w:val="22"/>
              </w:rPr>
              <w:t>)</w:t>
            </w:r>
            <w:ins w:id="58" w:author="Edward" w:date="2015-09-02T08:18:00Z">
              <w:r w:rsidRPr="00062024">
                <w:rPr>
                  <w:color w:val="000000"/>
                  <w:sz w:val="20"/>
                  <w:szCs w:val="22"/>
                </w:rPr>
                <w:t>, Adam would surely die if he ate the apple yet lived 930 years Gen 5:5.</w:t>
              </w:r>
            </w:ins>
          </w:p>
          <w:p w:rsidR="00CC7EC8" w:rsidRPr="00062024" w:rsidRDefault="00CC7EC8" w:rsidP="00CC7EC8">
            <w:pPr>
              <w:pStyle w:val="NormalWeb"/>
              <w:spacing w:before="0" w:beforeAutospacing="0" w:after="0" w:afterAutospacing="0"/>
              <w:rPr>
                <w:ins w:id="59" w:author="Edward" w:date="2015-09-02T08:18:00Z"/>
                <w:color w:val="000000"/>
                <w:sz w:val="20"/>
                <w:szCs w:val="22"/>
              </w:rPr>
            </w:pPr>
            <w:ins w:id="60" w:author="Edward" w:date="2015-09-02T08:18:00Z">
              <w:r w:rsidRPr="00062024">
                <w:rPr>
                  <w:color w:val="000000"/>
                  <w:sz w:val="20"/>
                  <w:szCs w:val="22"/>
                </w:rPr>
                <w:t xml:space="preserve">   Augustine believed of instantaneous creation (354-430 AD)</w:t>
              </w:r>
            </w:ins>
          </w:p>
          <w:p w:rsidR="00CC7EC8" w:rsidRPr="00062024" w:rsidRDefault="00CC7EC8" w:rsidP="00CC7EC8">
            <w:pPr>
              <w:pStyle w:val="NormalWeb"/>
              <w:spacing w:before="0" w:beforeAutospacing="0" w:after="0" w:afterAutospacing="0"/>
              <w:rPr>
                <w:ins w:id="61" w:author="Edward" w:date="2015-09-02T08:18:00Z"/>
                <w:color w:val="000000"/>
                <w:sz w:val="20"/>
                <w:szCs w:val="22"/>
              </w:rPr>
            </w:pPr>
            <w:ins w:id="62" w:author="Edward" w:date="2015-09-02T08:18:00Z">
              <w:r w:rsidRPr="00062024">
                <w:rPr>
                  <w:color w:val="000000"/>
                  <w:sz w:val="20"/>
                  <w:szCs w:val="22"/>
                </w:rPr>
                <w:t xml:space="preserve">Geology begins in the 1600’s with the belief of a catastrophic global flood (Noah, 104) Woodward and Burnett developed a natural history with that premise as they observed river valleys and fossils high in mountains and respective layers (strata). The reasoning was logical that denser-older layers would be lower in the strata and higher-younger higher respectively. From this concept [begin with the end in mind], they made predictions for the scientific world. </w:t>
              </w:r>
            </w:ins>
          </w:p>
          <w:p w:rsidR="00CC7EC8" w:rsidRPr="00062024" w:rsidRDefault="00CC7EC8" w:rsidP="00CC7EC8">
            <w:pPr>
              <w:pStyle w:val="NormalWeb"/>
              <w:spacing w:before="0" w:beforeAutospacing="0" w:after="0" w:afterAutospacing="0"/>
              <w:rPr>
                <w:ins w:id="63" w:author="Edward" w:date="2015-09-02T08:18:00Z"/>
                <w:color w:val="000000"/>
                <w:sz w:val="20"/>
                <w:szCs w:val="22"/>
              </w:rPr>
            </w:pPr>
            <w:ins w:id="64" w:author="Edward" w:date="2015-09-02T08:18:00Z">
              <w:r w:rsidRPr="00062024">
                <w:rPr>
                  <w:color w:val="000000"/>
                  <w:sz w:val="20"/>
                  <w:szCs w:val="22"/>
                </w:rPr>
                <w:t xml:space="preserve"> </w:t>
              </w:r>
            </w:ins>
            <w:r>
              <w:rPr>
                <w:color w:val="000000"/>
                <w:sz w:val="20"/>
                <w:szCs w:val="22"/>
              </w:rPr>
              <w:t xml:space="preserve"> </w:t>
            </w:r>
            <w:ins w:id="65" w:author="Edward" w:date="2015-09-02T08:18:00Z">
              <w:r w:rsidRPr="00062024">
                <w:rPr>
                  <w:color w:val="000000"/>
                  <w:sz w:val="20"/>
                  <w:szCs w:val="22"/>
                </w:rPr>
                <w:t xml:space="preserve"> During the 1700’s and with more sophistication, the observations did not </w:t>
              </w:r>
            </w:ins>
            <w:r w:rsidRPr="00062024">
              <w:rPr>
                <w:color w:val="000000"/>
                <w:sz w:val="20"/>
                <w:szCs w:val="22"/>
              </w:rPr>
              <w:t>match</w:t>
            </w:r>
            <w:ins w:id="66" w:author="Edward" w:date="2015-09-02T08:18:00Z">
              <w:r w:rsidRPr="00062024">
                <w:rPr>
                  <w:color w:val="000000"/>
                  <w:sz w:val="20"/>
                  <w:szCs w:val="22"/>
                </w:rPr>
                <w:t xml:space="preserve"> the previous predictions (105-07) questioning the strata layers and idea of a global flood—there was not even stratification according to density, some rocks indicated multiple floods, volcanic activity and layered lave. </w:t>
              </w:r>
            </w:ins>
          </w:p>
          <w:p w:rsidR="00CC7EC8" w:rsidRPr="00062024" w:rsidRDefault="00CC7EC8" w:rsidP="00CC7EC8">
            <w:pPr>
              <w:pStyle w:val="NormalWeb"/>
              <w:spacing w:before="0" w:beforeAutospacing="0" w:after="0" w:afterAutospacing="0"/>
              <w:rPr>
                <w:ins w:id="67" w:author="Edward" w:date="2015-09-02T08:18:00Z"/>
                <w:color w:val="000000"/>
                <w:sz w:val="20"/>
                <w:szCs w:val="22"/>
              </w:rPr>
            </w:pPr>
            <w:ins w:id="68" w:author="Edward" w:date="2015-09-02T08:18:00Z">
              <w:r w:rsidRPr="00062024">
                <w:rPr>
                  <w:color w:val="000000"/>
                  <w:sz w:val="20"/>
                  <w:szCs w:val="22"/>
                </w:rPr>
                <w:t xml:space="preserve">   (108-09) By 1840, geologists, believers and nonbelievers acknowledged that the earth must be millions of years old, the flood was localized, and there is a long geologic history before the appearance of humans. The evidence of nature did not match the Biblical record as interpreted. </w:t>
              </w:r>
            </w:ins>
          </w:p>
          <w:p w:rsidR="00CC7EC8" w:rsidRPr="00062024" w:rsidRDefault="00CC7EC8" w:rsidP="00CC7EC8">
            <w:pPr>
              <w:pStyle w:val="NormalWeb"/>
              <w:spacing w:before="0" w:beforeAutospacing="0" w:after="0" w:afterAutospacing="0"/>
              <w:rPr>
                <w:ins w:id="69" w:author="Edward" w:date="2015-09-02T08:18:00Z"/>
                <w:color w:val="000000"/>
                <w:sz w:val="20"/>
                <w:szCs w:val="22"/>
              </w:rPr>
            </w:pPr>
            <w:ins w:id="70" w:author="Edward" w:date="2015-09-02T08:18:00Z">
              <w:r w:rsidRPr="00062024">
                <w:rPr>
                  <w:color w:val="000000"/>
                  <w:sz w:val="20"/>
                  <w:szCs w:val="22"/>
                </w:rPr>
                <w:t xml:space="preserve">   </w:t>
              </w:r>
            </w:ins>
            <w:r>
              <w:rPr>
                <w:color w:val="000000"/>
                <w:sz w:val="20"/>
                <w:szCs w:val="22"/>
              </w:rPr>
              <w:t xml:space="preserve"> </w:t>
            </w:r>
            <w:ins w:id="71" w:author="Edward" w:date="2015-09-02T08:18:00Z">
              <w:r w:rsidRPr="00062024">
                <w:rPr>
                  <w:color w:val="000000"/>
                  <w:sz w:val="20"/>
                  <w:szCs w:val="22"/>
                </w:rPr>
                <w:t xml:space="preserve">Conclusion; there was a commitment to interpret Genesis as literal, accurate history. As the book of nature led down a new path, how could the bible be interpreted? </w:t>
              </w:r>
            </w:ins>
          </w:p>
          <w:p w:rsidR="00CC7EC8" w:rsidRDefault="00CC7EC8" w:rsidP="00CC7EC8">
            <w:pPr>
              <w:pStyle w:val="NormalWeb"/>
              <w:spacing w:before="0" w:beforeAutospacing="0" w:after="0" w:afterAutospacing="0"/>
              <w:rPr>
                <w:color w:val="000000"/>
                <w:sz w:val="20"/>
                <w:szCs w:val="22"/>
              </w:rPr>
            </w:pPr>
            <w:ins w:id="72" w:author="Edward" w:date="2015-09-02T08:18:00Z">
              <w:r w:rsidRPr="00062024">
                <w:rPr>
                  <w:color w:val="000000"/>
                  <w:sz w:val="20"/>
                  <w:szCs w:val="22"/>
                </w:rPr>
                <w:t xml:space="preserve">  </w:t>
              </w:r>
            </w:ins>
            <w:r>
              <w:rPr>
                <w:color w:val="000000"/>
                <w:sz w:val="20"/>
                <w:szCs w:val="22"/>
              </w:rPr>
              <w:t>------</w:t>
            </w:r>
            <w:bookmarkStart w:id="73" w:name="_GoBack"/>
            <w:bookmarkEnd w:id="73"/>
            <w:ins w:id="74" w:author="Edward" w:date="2015-09-02T08:18:00Z">
              <w:r w:rsidRPr="00062024">
                <w:rPr>
                  <w:color w:val="000000"/>
                  <w:sz w:val="20"/>
                  <w:szCs w:val="22"/>
                </w:rPr>
                <w:t xml:space="preserve"> The order of events was OK, but the length of day was questionable and in conflict.  </w:t>
              </w:r>
            </w:ins>
            <w:r w:rsidRPr="00062024">
              <w:rPr>
                <w:color w:val="000000"/>
                <w:sz w:val="20"/>
                <w:szCs w:val="22"/>
              </w:rPr>
              <w:t>As</w:t>
            </w:r>
            <w:ins w:id="75" w:author="Edward" w:date="2015-09-02T08:18:00Z">
              <w:r w:rsidRPr="00062024">
                <w:rPr>
                  <w:color w:val="000000"/>
                  <w:sz w:val="20"/>
                  <w:szCs w:val="22"/>
                </w:rPr>
                <w:t xml:space="preserve"> far as 24 hours. </w:t>
              </w:r>
            </w:ins>
          </w:p>
          <w:p w:rsidR="007C153D" w:rsidRPr="00062024" w:rsidRDefault="007C153D" w:rsidP="00CC7EC8">
            <w:pPr>
              <w:pStyle w:val="NormalWeb"/>
              <w:spacing w:before="0" w:beforeAutospacing="0" w:after="0" w:afterAutospacing="0"/>
              <w:rPr>
                <w:ins w:id="76" w:author="Edward" w:date="2015-09-02T08:18:00Z"/>
                <w:color w:val="000000"/>
                <w:sz w:val="20"/>
                <w:szCs w:val="22"/>
              </w:rPr>
            </w:pPr>
            <w:ins w:id="77" w:author="Edward" w:date="2015-09-02T08:18:00Z">
              <w:r w:rsidRPr="00062024">
                <w:rPr>
                  <w:b/>
                  <w:color w:val="000000"/>
                  <w:sz w:val="20"/>
                  <w:szCs w:val="22"/>
                  <w:u w:val="single"/>
                </w:rPr>
                <w:t>Gap Theory or Ruin-Restoration Interpretation</w:t>
              </w:r>
              <w:r w:rsidRPr="00062024">
                <w:rPr>
                  <w:color w:val="000000"/>
                  <w:sz w:val="20"/>
                  <w:szCs w:val="22"/>
                </w:rPr>
                <w:t xml:space="preserve"> (Haarsma, 109) –universe is created mya or bya. The earth was formless and void due to another catastrophe and had to be restored, not recreated. The rest of Earth’s history begins about 10,000 ya. This resolves the age problem but not the scientific evidence!</w:t>
              </w:r>
            </w:ins>
          </w:p>
          <w:p w:rsidR="007C153D" w:rsidRPr="00062024" w:rsidRDefault="007C153D" w:rsidP="007C153D">
            <w:pPr>
              <w:pStyle w:val="NormalWeb"/>
              <w:spacing w:before="0" w:beforeAutospacing="0" w:after="0" w:afterAutospacing="0"/>
              <w:rPr>
                <w:ins w:id="78" w:author="Edward" w:date="2015-09-02T08:18:00Z"/>
                <w:color w:val="000000"/>
                <w:sz w:val="20"/>
                <w:szCs w:val="22"/>
              </w:rPr>
            </w:pPr>
            <w:ins w:id="79" w:author="Edward" w:date="2015-09-02T08:18:00Z">
              <w:r w:rsidRPr="00062024">
                <w:rPr>
                  <w:b/>
                  <w:color w:val="000000"/>
                  <w:sz w:val="20"/>
                  <w:szCs w:val="22"/>
                </w:rPr>
                <w:t>Day Age Theory</w:t>
              </w:r>
              <w:r w:rsidRPr="00062024">
                <w:rPr>
                  <w:color w:val="000000"/>
                  <w:sz w:val="20"/>
                  <w:szCs w:val="22"/>
                </w:rPr>
                <w:t xml:space="preserve"> – late 1700’s, (Haarsma, 110) –the days of Gen 1 are long periods of time, the 7</w:t>
              </w:r>
              <w:r w:rsidRPr="00062024">
                <w:rPr>
                  <w:color w:val="000000"/>
                  <w:sz w:val="20"/>
                  <w:szCs w:val="22"/>
                  <w:vertAlign w:val="superscript"/>
                </w:rPr>
                <w:t>th</w:t>
              </w:r>
              <w:r w:rsidRPr="00062024">
                <w:rPr>
                  <w:color w:val="000000"/>
                  <w:sz w:val="20"/>
                  <w:szCs w:val="22"/>
                </w:rPr>
                <w:t xml:space="preserve"> day has not ended and if it is longer, then the other days can be too. Translations of the Hebrew term ‘yom’ are under consideration. While resolving the conflict with the time needed to match the scientific data, there is still conflict with the recorded sequence of events in Gen 1 and Gen 2. </w:t>
              </w:r>
            </w:ins>
          </w:p>
          <w:p w:rsidR="007C153D" w:rsidRPr="00062024" w:rsidRDefault="007C153D" w:rsidP="007C153D">
            <w:pPr>
              <w:pStyle w:val="NormalWeb"/>
              <w:spacing w:before="0" w:beforeAutospacing="0" w:after="0" w:afterAutospacing="0"/>
              <w:rPr>
                <w:ins w:id="80" w:author="Edward" w:date="2015-09-02T08:18:00Z"/>
                <w:color w:val="000000"/>
                <w:sz w:val="20"/>
                <w:szCs w:val="22"/>
              </w:rPr>
            </w:pPr>
            <w:ins w:id="81" w:author="Edward" w:date="2015-09-02T08:18:00Z">
              <w:r w:rsidRPr="00062024">
                <w:rPr>
                  <w:b/>
                  <w:color w:val="000000"/>
                  <w:sz w:val="20"/>
                  <w:szCs w:val="22"/>
                </w:rPr>
                <w:t>Appearance of Age</w:t>
              </w:r>
              <w:r w:rsidRPr="00062024">
                <w:rPr>
                  <w:color w:val="000000"/>
                  <w:sz w:val="20"/>
                  <w:szCs w:val="22"/>
                </w:rPr>
                <w:t xml:space="preserve"> – (Haarsma, 112)—suggested in the early 1800’s, a six day creation event with the Appearance of age added. Scientific evidence cannot disprove the idea but theologically it present roadblocks. </w:t>
              </w:r>
            </w:ins>
          </w:p>
          <w:p w:rsidR="007C153D" w:rsidRPr="00062024" w:rsidRDefault="007C153D" w:rsidP="007C153D">
            <w:pPr>
              <w:pStyle w:val="NormalWeb"/>
              <w:spacing w:before="0" w:beforeAutospacing="0" w:after="0" w:afterAutospacing="0"/>
              <w:rPr>
                <w:ins w:id="82" w:author="Edward" w:date="2015-09-02T08:18:00Z"/>
                <w:color w:val="000000"/>
                <w:sz w:val="20"/>
                <w:szCs w:val="22"/>
              </w:rPr>
            </w:pPr>
            <w:ins w:id="83" w:author="Edward" w:date="2015-09-02T08:18:00Z">
              <w:r w:rsidRPr="00062024">
                <w:rPr>
                  <w:b/>
                  <w:color w:val="000000"/>
                  <w:sz w:val="20"/>
                  <w:szCs w:val="22"/>
                </w:rPr>
                <w:t>Fundamentalism</w:t>
              </w:r>
              <w:r w:rsidRPr="00062024">
                <w:rPr>
                  <w:color w:val="000000"/>
                  <w:sz w:val="20"/>
                  <w:szCs w:val="22"/>
                </w:rPr>
                <w:t xml:space="preserve"> –how to resolve the book of nature and the Bible [Book of Scripture]? Haarsma ,113-14)—in 1859 Darwin and the Origin of the species…and the notions of natural selection and biological evolution.—rejecting Biblical authority, welcoming nontraditional views of God, and questioning miracles—liberal Christianity.</w:t>
              </w:r>
            </w:ins>
          </w:p>
          <w:p w:rsidR="007C153D" w:rsidRPr="00062024" w:rsidRDefault="007C153D" w:rsidP="007C153D">
            <w:pPr>
              <w:pStyle w:val="NormalWeb"/>
              <w:spacing w:before="0" w:beforeAutospacing="0" w:after="0" w:afterAutospacing="0"/>
              <w:rPr>
                <w:ins w:id="84" w:author="Edward" w:date="2015-09-02T08:18:00Z"/>
                <w:color w:val="000000"/>
                <w:sz w:val="20"/>
                <w:szCs w:val="22"/>
              </w:rPr>
            </w:pPr>
            <w:ins w:id="85" w:author="Edward" w:date="2015-09-02T08:18:00Z">
              <w:r w:rsidRPr="00062024">
                <w:rPr>
                  <w:color w:val="000000"/>
                  <w:sz w:val="20"/>
                  <w:szCs w:val="22"/>
                </w:rPr>
                <w:t xml:space="preserve">   By the early 1900’s some conservative Protestants and Christian Catholics had rejected liberal Christianity for theological reasons and ensuing unacceptable religious consequences. The views of leading Protestants were collected in 1915 in 4 volume essays, </w:t>
              </w:r>
              <w:r w:rsidRPr="00062024">
                <w:rPr>
                  <w:b/>
                  <w:i/>
                  <w:color w:val="000000"/>
                  <w:sz w:val="20"/>
                  <w:szCs w:val="22"/>
                </w:rPr>
                <w:t>The Fundamentals</w:t>
              </w:r>
              <w:r w:rsidRPr="00062024">
                <w:rPr>
                  <w:color w:val="000000"/>
                  <w:sz w:val="20"/>
                  <w:szCs w:val="22"/>
                </w:rPr>
                <w:t xml:space="preserve">, and thus the term derives. The goal; to lay out ‘essential’ doctrine, refute liberal Christianity, affirm Scriptural inerrancy and the historical death and resurrection of Jesus. </w:t>
              </w:r>
            </w:ins>
          </w:p>
          <w:p w:rsidR="007C153D" w:rsidRPr="00062024" w:rsidRDefault="007C153D" w:rsidP="007C153D">
            <w:pPr>
              <w:pStyle w:val="NormalWeb"/>
              <w:spacing w:before="0" w:beforeAutospacing="0" w:after="0" w:afterAutospacing="0"/>
              <w:rPr>
                <w:ins w:id="86" w:author="Edward" w:date="2015-09-02T08:18:00Z"/>
                <w:color w:val="000000"/>
                <w:sz w:val="20"/>
                <w:szCs w:val="22"/>
              </w:rPr>
            </w:pPr>
            <w:ins w:id="87" w:author="Edward" w:date="2015-09-02T08:18:00Z">
              <w:r w:rsidRPr="00062024">
                <w:rPr>
                  <w:color w:val="000000"/>
                  <w:sz w:val="20"/>
                  <w:szCs w:val="22"/>
                </w:rPr>
                <w:t xml:space="preserve">    There was no mention of Young or Old Earth in the essays. There is mention of the order of creation and that man was created, not evolved but no definite ‘length of day’ arguments. </w:t>
              </w:r>
            </w:ins>
          </w:p>
        </w:tc>
      </w:tr>
    </w:tbl>
    <w:p w:rsidR="000A2299" w:rsidRDefault="007C153D" w:rsidP="007C153D">
      <w:pPr>
        <w:jc w:val="center"/>
      </w:pPr>
      <w:r>
        <w:t>OEC and YEC</w:t>
      </w:r>
    </w:p>
    <w:sectPr w:rsidR="000A2299" w:rsidSect="007C153D">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024"/>
    <w:rsid w:val="00062024"/>
    <w:rsid w:val="000867EA"/>
    <w:rsid w:val="000E61E6"/>
    <w:rsid w:val="001F479F"/>
    <w:rsid w:val="00375E00"/>
    <w:rsid w:val="003913C8"/>
    <w:rsid w:val="00411FB9"/>
    <w:rsid w:val="006115F6"/>
    <w:rsid w:val="00643719"/>
    <w:rsid w:val="006D1E6B"/>
    <w:rsid w:val="00704AE5"/>
    <w:rsid w:val="007757D4"/>
    <w:rsid w:val="007C153D"/>
    <w:rsid w:val="007C366B"/>
    <w:rsid w:val="008172A6"/>
    <w:rsid w:val="008C1C16"/>
    <w:rsid w:val="00A10D6D"/>
    <w:rsid w:val="00CC7EC8"/>
    <w:rsid w:val="00DA5A68"/>
    <w:rsid w:val="00E25EBE"/>
    <w:rsid w:val="00E90347"/>
    <w:rsid w:val="00E92BDC"/>
    <w:rsid w:val="00F2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2024"/>
    <w:pPr>
      <w:spacing w:before="100" w:beforeAutospacing="1" w:after="100" w:afterAutospacing="1"/>
    </w:pPr>
    <w:rPr>
      <w:rFonts w:eastAsia="Times New Roman" w:cs="Times New Roman"/>
      <w:sz w:val="24"/>
      <w:szCs w:val="24"/>
    </w:rPr>
  </w:style>
  <w:style w:type="table" w:styleId="TableGrid">
    <w:name w:val="Table Grid"/>
    <w:basedOn w:val="TableNormal"/>
    <w:uiPriority w:val="59"/>
    <w:rsid w:val="0006202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2024"/>
    <w:pPr>
      <w:spacing w:before="100" w:beforeAutospacing="1" w:after="100" w:afterAutospacing="1"/>
    </w:pPr>
    <w:rPr>
      <w:rFonts w:eastAsia="Times New Roman" w:cs="Times New Roman"/>
      <w:sz w:val="24"/>
      <w:szCs w:val="24"/>
    </w:rPr>
  </w:style>
  <w:style w:type="table" w:styleId="TableGrid">
    <w:name w:val="Table Grid"/>
    <w:basedOn w:val="TableNormal"/>
    <w:uiPriority w:val="59"/>
    <w:rsid w:val="0006202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Edward</cp:lastModifiedBy>
  <cp:revision>4</cp:revision>
  <cp:lastPrinted>2015-10-30T14:54:00Z</cp:lastPrinted>
  <dcterms:created xsi:type="dcterms:W3CDTF">2015-10-29T11:24:00Z</dcterms:created>
  <dcterms:modified xsi:type="dcterms:W3CDTF">2015-10-30T14:54:00Z</dcterms:modified>
</cp:coreProperties>
</file>